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1BCE" w:rsidRDefault="00A31BCE">
      <w:pPr>
        <w:pStyle w:val="En-tte"/>
        <w:widowControl/>
        <w:spacing w:after="0"/>
        <w:ind w:left="-426"/>
      </w:pPr>
    </w:p>
    <w:p w:rsidR="00A31BCE" w:rsidRDefault="00A31BCE">
      <w:pPr>
        <w:widowControl/>
        <w:rPr>
          <w:rFonts w:ascii="Arial" w:hAnsi="Arial"/>
        </w:rPr>
      </w:pPr>
    </w:p>
    <w:p w:rsidR="00A31BCE" w:rsidRDefault="007C575F">
      <w:pPr>
        <w:pStyle w:val="Titre"/>
        <w:widowControl/>
        <w:rPr>
          <w:sz w:val="24"/>
        </w:rPr>
      </w:pPr>
      <w:r>
        <w:rPr>
          <w:sz w:val="24"/>
        </w:rPr>
        <w:t xml:space="preserve"> </w:t>
      </w:r>
      <w:r w:rsidR="00585425">
        <w:rPr>
          <w:sz w:val="24"/>
        </w:rPr>
        <w:t>ENGAGEMENT</w:t>
      </w:r>
      <w:r w:rsidR="0021522D">
        <w:rPr>
          <w:sz w:val="24"/>
        </w:rPr>
        <w:t xml:space="preserve"> </w:t>
      </w:r>
      <w:r w:rsidR="00A31BCE">
        <w:rPr>
          <w:sz w:val="24"/>
        </w:rPr>
        <w:t>DE CONFIDENTIALITE</w:t>
      </w: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widowControl/>
        <w:spacing w:line="240" w:lineRule="exact"/>
      </w:pPr>
    </w:p>
    <w:p w:rsidR="00096A5B" w:rsidRDefault="00096A5B">
      <w:pPr>
        <w:widowControl/>
        <w:spacing w:line="240" w:lineRule="exact"/>
      </w:pPr>
    </w:p>
    <w:p w:rsidR="00585425" w:rsidRDefault="00585425">
      <w:pPr>
        <w:widowControl/>
        <w:spacing w:line="240" w:lineRule="exact"/>
        <w:rPr>
          <w:i/>
        </w:rPr>
      </w:pPr>
      <w:r>
        <w:t xml:space="preserve">La </w:t>
      </w:r>
      <w:r w:rsidR="004834BC">
        <w:t>s</w:t>
      </w:r>
      <w:r>
        <w:t xml:space="preserve">ociété </w:t>
      </w:r>
      <w:r w:rsidRPr="00C93F13">
        <w:rPr>
          <w:i/>
          <w:highlight w:val="lightGray"/>
        </w:rPr>
        <w:t>_____________,</w:t>
      </w:r>
    </w:p>
    <w:p w:rsidR="004834BC" w:rsidRPr="00C93F13" w:rsidRDefault="004834BC">
      <w:pPr>
        <w:widowControl/>
        <w:spacing w:line="240" w:lineRule="exact"/>
      </w:pPr>
      <w:r w:rsidRPr="00C93F13">
        <w:t xml:space="preserve">Forme juridique : </w:t>
      </w:r>
      <w:r w:rsidRPr="00C93F13">
        <w:rPr>
          <w:highlight w:val="lightGray"/>
        </w:rPr>
        <w:t>____________</w:t>
      </w:r>
    </w:p>
    <w:p w:rsidR="00585425" w:rsidRDefault="00585425">
      <w:pPr>
        <w:widowControl/>
        <w:spacing w:line="240" w:lineRule="exact"/>
      </w:pPr>
      <w:r>
        <w:t>A</w:t>
      </w:r>
      <w:r w:rsidRPr="00C93F13">
        <w:t xml:space="preserve">u capital de </w:t>
      </w:r>
      <w:r w:rsidRPr="00C93F13">
        <w:rPr>
          <w:highlight w:val="lightGray"/>
        </w:rPr>
        <w:t>_____</w:t>
      </w:r>
      <w:r w:rsidRPr="00C93F13">
        <w:t xml:space="preserve"> euros</w:t>
      </w:r>
    </w:p>
    <w:p w:rsidR="00585425" w:rsidRDefault="00585425">
      <w:pPr>
        <w:widowControl/>
        <w:spacing w:line="240" w:lineRule="exact"/>
        <w:rPr>
          <w:i/>
        </w:rPr>
      </w:pPr>
      <w:r>
        <w:t xml:space="preserve">Immatriculée au RCS de </w:t>
      </w:r>
      <w:r w:rsidRPr="00C93F13">
        <w:rPr>
          <w:highlight w:val="lightGray"/>
        </w:rPr>
        <w:t>___________</w:t>
      </w:r>
      <w:r>
        <w:t xml:space="preserve">, sous le numéro </w:t>
      </w:r>
      <w:r w:rsidRPr="00C93F13">
        <w:rPr>
          <w:highlight w:val="lightGray"/>
        </w:rPr>
        <w:t>___________</w:t>
      </w:r>
    </w:p>
    <w:p w:rsidR="004834BC" w:rsidRDefault="004834BC" w:rsidP="004834BC">
      <w:pPr>
        <w:widowControl/>
        <w:spacing w:line="240" w:lineRule="exact"/>
      </w:pPr>
      <w:r>
        <w:t xml:space="preserve">Dont le siège social est situé </w:t>
      </w:r>
      <w:r w:rsidRPr="00556F70">
        <w:rPr>
          <w:highlight w:val="lightGray"/>
        </w:rPr>
        <w:t>_______________</w:t>
      </w:r>
      <w:r>
        <w:t>,</w:t>
      </w:r>
    </w:p>
    <w:p w:rsidR="004834BC" w:rsidRDefault="004834BC">
      <w:pPr>
        <w:widowControl/>
        <w:spacing w:line="240" w:lineRule="exact"/>
      </w:pPr>
    </w:p>
    <w:p w:rsidR="00585425" w:rsidRDefault="00585425">
      <w:pPr>
        <w:widowControl/>
        <w:spacing w:line="240" w:lineRule="exact"/>
      </w:pPr>
      <w:r>
        <w:t xml:space="preserve">Représentée par M </w:t>
      </w:r>
      <w:r w:rsidRPr="00C93F13">
        <w:rPr>
          <w:highlight w:val="lightGray"/>
        </w:rPr>
        <w:t>_________</w:t>
      </w:r>
      <w:r>
        <w:t xml:space="preserve">, agissant en qualité de </w:t>
      </w:r>
      <w:r w:rsidRPr="00C93F13">
        <w:rPr>
          <w:highlight w:val="lightGray"/>
        </w:rPr>
        <w:t>__________</w:t>
      </w:r>
    </w:p>
    <w:p w:rsidR="00585425" w:rsidRDefault="00585425">
      <w:pPr>
        <w:widowControl/>
        <w:spacing w:line="240" w:lineRule="exact"/>
      </w:pPr>
    </w:p>
    <w:p w:rsidR="004834BC" w:rsidRDefault="004834BC">
      <w:pPr>
        <w:widowControl/>
        <w:spacing w:line="240" w:lineRule="exact"/>
      </w:pPr>
      <w:r>
        <w:t>Ci-après dénommée « la Société</w:t>
      </w:r>
      <w:r w:rsidR="001F6AFD">
        <w:t xml:space="preserve"> </w:t>
      </w:r>
      <w:r>
        <w:t>»</w:t>
      </w:r>
    </w:p>
    <w:p w:rsidR="00585425" w:rsidRDefault="00585425">
      <w:pPr>
        <w:widowControl/>
        <w:spacing w:line="240" w:lineRule="exact"/>
      </w:pPr>
    </w:p>
    <w:p w:rsidR="004834BC" w:rsidRDefault="004834BC">
      <w:pPr>
        <w:widowControl/>
        <w:spacing w:line="240" w:lineRule="exact"/>
      </w:pPr>
    </w:p>
    <w:p w:rsidR="00316051" w:rsidRDefault="004834BC">
      <w:pPr>
        <w:widowControl/>
        <w:spacing w:line="240" w:lineRule="exact"/>
      </w:pPr>
      <w:r>
        <w:t>Agissant dans le cadre</w:t>
      </w:r>
      <w:r w:rsidR="00E918A5">
        <w:t xml:space="preserve"> d’un Marché public intitulé </w:t>
      </w:r>
      <w:r w:rsidR="00A754F3">
        <w:rPr>
          <w:highlight w:val="lightGray"/>
        </w:rPr>
        <w:t>Marché de prestations de service de conciergerie</w:t>
      </w:r>
      <w:r w:rsidR="00E918A5">
        <w:t xml:space="preserve">, portant le numéro </w:t>
      </w:r>
      <w:r w:rsidR="00A754F3">
        <w:rPr>
          <w:highlight w:val="lightGray"/>
        </w:rPr>
        <w:t>0</w:t>
      </w:r>
      <w:r w:rsidR="0002347E">
        <w:rPr>
          <w:highlight w:val="lightGray"/>
        </w:rPr>
        <w:t>1/202</w:t>
      </w:r>
      <w:r w:rsidR="0002347E">
        <w:t>5</w:t>
      </w:r>
      <w:r w:rsidR="00E918A5">
        <w:t xml:space="preserve">, </w:t>
      </w:r>
      <w:r w:rsidR="00316051">
        <w:t xml:space="preserve"> initié</w:t>
      </w:r>
      <w:r w:rsidR="00E918A5">
        <w:t xml:space="preserve"> par la CPAM </w:t>
      </w:r>
      <w:r w:rsidR="00A754F3">
        <w:t>de la Marne</w:t>
      </w:r>
      <w:r w:rsidR="00316051">
        <w:t xml:space="preserve">, </w:t>
      </w:r>
      <w:r w:rsidR="00EA1788">
        <w:t xml:space="preserve">ci-après désignée la « CPAM », </w:t>
      </w:r>
      <w:r w:rsidR="00E918A5">
        <w:t xml:space="preserve">auquel elle a répondu et au titre duquel elle a été sélectionnée, </w:t>
      </w:r>
      <w:r w:rsidR="00A154C0">
        <w:t>va</w:t>
      </w:r>
      <w:r w:rsidR="00E918A5">
        <w:t xml:space="preserve"> engager</w:t>
      </w:r>
      <w:r>
        <w:t xml:space="preserve"> des négociations</w:t>
      </w:r>
      <w:r w:rsidR="00E918A5">
        <w:t>, ci-après désignées les « NEGOCIATIONS »</w:t>
      </w:r>
      <w:r>
        <w:t xml:space="preserve"> avec la</w:t>
      </w:r>
      <w:r w:rsidR="00A154C0">
        <w:t xml:space="preserve"> </w:t>
      </w:r>
      <w:r>
        <w:t>CPAM</w:t>
      </w:r>
      <w:r w:rsidR="00A154C0">
        <w:t xml:space="preserve">, qui </w:t>
      </w:r>
      <w:r w:rsidR="00EA1788">
        <w:t>l’accepte</w:t>
      </w:r>
      <w:r w:rsidR="00A154C0">
        <w:t>.</w:t>
      </w:r>
    </w:p>
    <w:p w:rsidR="001F6AFD" w:rsidRDefault="001F6AFD">
      <w:pPr>
        <w:widowControl/>
        <w:spacing w:line="240" w:lineRule="exact"/>
      </w:pPr>
    </w:p>
    <w:p w:rsidR="004834BC" w:rsidRDefault="00316051">
      <w:pPr>
        <w:widowControl/>
        <w:spacing w:line="240" w:lineRule="exact"/>
      </w:pPr>
      <w:r>
        <w:t xml:space="preserve">Dans ce contexte, la Société s’engage </w:t>
      </w:r>
      <w:r w:rsidR="00A154C0">
        <w:t xml:space="preserve">à considérer comme strictement confidentielles, </w:t>
      </w:r>
      <w:r w:rsidR="00A154C0" w:rsidRPr="00430FFA">
        <w:t>toutes les informations</w:t>
      </w:r>
      <w:r w:rsidR="001F6AFD">
        <w:t>, ci-après désignées les « Informations Confidentielles »</w:t>
      </w:r>
      <w:r w:rsidR="00A154C0">
        <w:t xml:space="preserve"> qui lui seront communiquées par la CPAM au cours des NEGOCIATIONS.</w:t>
      </w:r>
    </w:p>
    <w:p w:rsidR="001F6AFD" w:rsidRDefault="001F6AFD">
      <w:pPr>
        <w:widowControl/>
        <w:spacing w:line="240" w:lineRule="exact"/>
      </w:pPr>
    </w:p>
    <w:p w:rsidR="00A154C0" w:rsidRDefault="00A154C0">
      <w:pPr>
        <w:widowControl/>
        <w:spacing w:line="240" w:lineRule="exact"/>
      </w:pPr>
      <w:r>
        <w:t>Dès lors, toute divulgation de ces informations est susceptible de causer un préjudice à la CPAM.</w:t>
      </w:r>
    </w:p>
    <w:p w:rsidR="001F6AFD" w:rsidRDefault="001F6AFD">
      <w:pPr>
        <w:widowControl/>
        <w:spacing w:line="240" w:lineRule="exact"/>
      </w:pPr>
    </w:p>
    <w:p w:rsidR="00A154C0" w:rsidRDefault="00A154C0">
      <w:pPr>
        <w:widowControl/>
        <w:spacing w:line="240" w:lineRule="exact"/>
      </w:pPr>
      <w:r>
        <w:t>Par  conséquent, la Société s’interdit de divulguer, pour quelque cause que ce soit, lesdites informations, sous quelque forme, à quelque titre et à quelque personne que ce soit.</w:t>
      </w:r>
    </w:p>
    <w:p w:rsidR="001F6AFD" w:rsidRDefault="001F6AFD">
      <w:pPr>
        <w:widowControl/>
        <w:spacing w:line="240" w:lineRule="exact"/>
      </w:pPr>
    </w:p>
    <w:p w:rsidR="00430FFA" w:rsidRDefault="00430FFA" w:rsidP="00430FFA">
      <w:pPr>
        <w:widowControl/>
      </w:pPr>
      <w:r>
        <w:t xml:space="preserve">Le terme "Information Confidentielle" est défini comme toute information de quelque nature que ce soit et quelle que soit sa forme, écrite ou orale, y compris, sans que cela ne soit limitatif, tout écrit, note, copie, rapport, document, étude, analyse, dessin, lettre, listing, logiciel ou </w:t>
      </w:r>
      <w:r w:rsidR="003D176E">
        <w:t>support numérique</w:t>
      </w:r>
      <w:r>
        <w:t>, spécifications, chiffre, graphique, enregistrement sonore et/ou reproduction picturale, quel que soit son support.</w:t>
      </w:r>
    </w:p>
    <w:p w:rsidR="00430FFA" w:rsidRDefault="00430FFA">
      <w:pPr>
        <w:widowControl/>
        <w:spacing w:line="240" w:lineRule="exact"/>
      </w:pPr>
    </w:p>
    <w:p w:rsidR="00BD0BB6" w:rsidRDefault="00430FFA">
      <w:pPr>
        <w:widowControl/>
        <w:spacing w:after="240"/>
        <w:rPr>
          <w:b/>
        </w:rPr>
      </w:pPr>
      <w:r>
        <w:rPr>
          <w:b/>
        </w:rPr>
        <w:t xml:space="preserve">I - </w:t>
      </w:r>
    </w:p>
    <w:p w:rsidR="00F54C69" w:rsidRDefault="001F6AFD">
      <w:pPr>
        <w:widowControl/>
        <w:spacing w:after="240"/>
        <w:rPr>
          <w:b/>
        </w:rPr>
      </w:pPr>
      <w:r>
        <w:rPr>
          <w:b/>
        </w:rPr>
        <w:t xml:space="preserve">I – </w:t>
      </w:r>
      <w:r w:rsidR="00166E81">
        <w:rPr>
          <w:b/>
        </w:rPr>
        <w:t>LA SOCIETE</w:t>
      </w:r>
      <w:r>
        <w:rPr>
          <w:b/>
        </w:rPr>
        <w:t xml:space="preserve"> </w:t>
      </w:r>
      <w:r w:rsidRPr="00C93F13">
        <w:rPr>
          <w:b/>
          <w:highlight w:val="lightGray"/>
        </w:rPr>
        <w:t>______</w:t>
      </w:r>
      <w:r>
        <w:rPr>
          <w:b/>
        </w:rPr>
        <w:t xml:space="preserve"> </w:t>
      </w:r>
      <w:r w:rsidR="00166E81">
        <w:rPr>
          <w:b/>
        </w:rPr>
        <w:t>S’ENGAGE NOTAMMENT A</w:t>
      </w:r>
      <w:r>
        <w:rPr>
          <w:b/>
        </w:rPr>
        <w:t> :</w:t>
      </w:r>
    </w:p>
    <w:p w:rsidR="001F6AFD" w:rsidRDefault="001F6AFD">
      <w:pPr>
        <w:widowControl/>
        <w:spacing w:after="240"/>
      </w:pPr>
      <w:r w:rsidRPr="00C93F13">
        <w:t xml:space="preserve">. </w:t>
      </w:r>
      <w:r w:rsidR="00F54C69" w:rsidRPr="00F54C69">
        <w:t>Prendre</w:t>
      </w:r>
      <w:r>
        <w:t xml:space="preserve"> toutes les mesures nécessaires pour protéger l’accès aux Informations Confidentielles,</w:t>
      </w:r>
    </w:p>
    <w:p w:rsidR="001F6AFD" w:rsidRDefault="001F6AFD">
      <w:pPr>
        <w:widowControl/>
        <w:spacing w:after="240"/>
      </w:pPr>
      <w:r>
        <w:t xml:space="preserve">. </w:t>
      </w:r>
      <w:r w:rsidR="00F54C69">
        <w:t>Ne</w:t>
      </w:r>
      <w:r>
        <w:t xml:space="preserve"> pas utiliser les Informations Confidentielles autrement que dans le cadre des NEGOCIATIONS,</w:t>
      </w:r>
    </w:p>
    <w:p w:rsidR="003A15F6" w:rsidRDefault="003A15F6">
      <w:pPr>
        <w:widowControl/>
        <w:spacing w:after="240"/>
      </w:pPr>
      <w:r>
        <w:t>. Ne pas reproduire les Informations Confidentielles pour elle-même,</w:t>
      </w:r>
    </w:p>
    <w:p w:rsidR="001F6AFD" w:rsidRDefault="001F6AFD">
      <w:pPr>
        <w:widowControl/>
        <w:spacing w:after="240"/>
      </w:pPr>
      <w:r>
        <w:lastRenderedPageBreak/>
        <w:t>.</w:t>
      </w:r>
      <w:r w:rsidR="00F54C69">
        <w:t xml:space="preserve"> Ne</w:t>
      </w:r>
      <w:r>
        <w:t xml:space="preserve"> pas divulguer les Informations Confidentielles à tout tiers non autorisé ou non concerné par les NEGOCIATIONS,</w:t>
      </w:r>
    </w:p>
    <w:p w:rsidR="001F6AFD" w:rsidRDefault="001F6AFD">
      <w:pPr>
        <w:widowControl/>
        <w:spacing w:after="240"/>
      </w:pPr>
      <w:r>
        <w:t xml:space="preserve">. </w:t>
      </w:r>
      <w:r w:rsidR="00F54C69">
        <w:t>Ne</w:t>
      </w:r>
      <w:r>
        <w:t xml:space="preserve"> pas utiliser les Informations Confidentielles pour toute action directe ou indirecte de conception, de développement ou commercialisation  de produits ou services similaires ou concurrentiels à ceux </w:t>
      </w:r>
      <w:r w:rsidR="00F54C69">
        <w:t>de la CPAM,</w:t>
      </w:r>
    </w:p>
    <w:p w:rsidR="00F54C69" w:rsidRDefault="00F54C69">
      <w:pPr>
        <w:widowControl/>
        <w:spacing w:after="240"/>
      </w:pPr>
      <w:r>
        <w:t>. Ne divulguer les Informations Confidentielles qu’à ses seuls préposés ayant nécessité de les connaître dans le cadre des NEGOCIATIONS,</w:t>
      </w:r>
    </w:p>
    <w:p w:rsidR="00F54C69" w:rsidRDefault="00F54C69">
      <w:pPr>
        <w:widowControl/>
        <w:spacing w:after="240"/>
      </w:pPr>
      <w:r>
        <w:t xml:space="preserve">. S’assurer et garantir le respect du présent </w:t>
      </w:r>
      <w:r w:rsidR="003C61DB">
        <w:t>Engagement de Confidentialité</w:t>
      </w:r>
      <w:r>
        <w:t xml:space="preserve"> par ses préposés, et de manière générale, mettre en œuvre tous les moyens pour faire respecter cette disposition, notamment par les membres de son personnel, ses collaborateurs, filiales, société mère, et sous – traitants éventuels</w:t>
      </w:r>
      <w:r w:rsidR="009E6A50">
        <w:t>.</w:t>
      </w:r>
    </w:p>
    <w:p w:rsidR="009E6A50" w:rsidRDefault="009E6A50">
      <w:pPr>
        <w:widowControl/>
        <w:spacing w:after="240"/>
      </w:pPr>
    </w:p>
    <w:p w:rsidR="003A15F6" w:rsidRDefault="003A15F6">
      <w:pPr>
        <w:widowControl/>
        <w:spacing w:after="240"/>
      </w:pPr>
    </w:p>
    <w:p w:rsidR="003A15F6" w:rsidRDefault="003A15F6">
      <w:pPr>
        <w:widowControl/>
        <w:spacing w:after="240"/>
      </w:pPr>
    </w:p>
    <w:p w:rsidR="00EA1788" w:rsidRDefault="00EA1788">
      <w:pPr>
        <w:widowControl/>
        <w:spacing w:after="240"/>
      </w:pPr>
    </w:p>
    <w:p w:rsidR="001F6AFD" w:rsidRPr="009E6A50" w:rsidRDefault="00F54C69">
      <w:pPr>
        <w:widowControl/>
        <w:spacing w:after="240"/>
        <w:rPr>
          <w:b/>
        </w:rPr>
      </w:pPr>
      <w:r w:rsidRPr="00C93F13">
        <w:rPr>
          <w:b/>
        </w:rPr>
        <w:t xml:space="preserve">II – </w:t>
      </w:r>
      <w:r w:rsidR="00166E81">
        <w:rPr>
          <w:b/>
        </w:rPr>
        <w:t>LA SOCIETE</w:t>
      </w:r>
      <w:r w:rsidRPr="00C93F13">
        <w:rPr>
          <w:b/>
        </w:rPr>
        <w:t xml:space="preserve"> </w:t>
      </w:r>
      <w:r w:rsidRPr="00C93F13">
        <w:rPr>
          <w:b/>
          <w:highlight w:val="lightGray"/>
        </w:rPr>
        <w:t>________</w:t>
      </w:r>
      <w:r w:rsidR="00166E81">
        <w:rPr>
          <w:b/>
        </w:rPr>
        <w:t>EST DELIEE DE SON ENGAGEMENT DE CONFIDENTIALITE AU CAS OU</w:t>
      </w:r>
      <w:r w:rsidR="009E6A50">
        <w:rPr>
          <w:b/>
        </w:rPr>
        <w:t> </w:t>
      </w:r>
      <w:r w:rsidR="009E6A50" w:rsidRPr="00C93F13">
        <w:rPr>
          <w:b/>
        </w:rPr>
        <w:t>:</w:t>
      </w:r>
    </w:p>
    <w:p w:rsidR="009E6A50" w:rsidRDefault="009E6A50">
      <w:pPr>
        <w:widowControl/>
        <w:spacing w:after="240"/>
      </w:pPr>
      <w:r w:rsidRPr="00C93F13">
        <w:t>. La divulgation</w:t>
      </w:r>
      <w:r>
        <w:t xml:space="preserve"> des Informations Confidentielles </w:t>
      </w:r>
      <w:r w:rsidR="00EA1788">
        <w:t>est</w:t>
      </w:r>
      <w:r>
        <w:t xml:space="preserve"> exigée par la loi, les règlements, une décision judiciaire ou si cette divulgation </w:t>
      </w:r>
      <w:r w:rsidR="00EA1788">
        <w:t>est</w:t>
      </w:r>
      <w:r>
        <w:t xml:space="preserve"> nécessaire pour mettre en œuvre ou prouver l’existence de droits dans le cadre des NEGOCIATIONS,</w:t>
      </w:r>
    </w:p>
    <w:p w:rsidR="009E6A50" w:rsidRDefault="009E6A50">
      <w:pPr>
        <w:widowControl/>
        <w:spacing w:after="240"/>
      </w:pPr>
      <w:r>
        <w:t>. Les Informations Confidentielles ont fait l’objet d’une mise à disposition au public par la CPAM,</w:t>
      </w:r>
    </w:p>
    <w:p w:rsidR="009E6A50" w:rsidRDefault="009E6A50">
      <w:pPr>
        <w:widowControl/>
        <w:spacing w:after="240"/>
      </w:pPr>
      <w:r>
        <w:t>. Les Informations Confidentielles tombent ou sont tombées dans le domaine public sans violation du présent Engagement de Confidentialité,</w:t>
      </w:r>
    </w:p>
    <w:p w:rsidR="009E6A50" w:rsidRDefault="009E6A50">
      <w:pPr>
        <w:widowControl/>
        <w:spacing w:after="240"/>
      </w:pPr>
      <w:r>
        <w:t>. Les Informations Confidentielles sont connues de la Société au moment de la première divulgation, sous réserve que la Société en apporte la preuve,</w:t>
      </w:r>
    </w:p>
    <w:p w:rsidR="009E6A50" w:rsidRDefault="009E6A50">
      <w:pPr>
        <w:widowControl/>
        <w:spacing w:after="240"/>
      </w:pPr>
      <w:r>
        <w:t>. Les Informations Confidentielles sont déjà connues du public, sont tombées dans le domaine public, sans violation du présent Engagement de Confidentialité,</w:t>
      </w:r>
    </w:p>
    <w:p w:rsidR="009E6A50" w:rsidRPr="00C93F13" w:rsidRDefault="009E6A50">
      <w:pPr>
        <w:widowControl/>
        <w:spacing w:after="240"/>
        <w:rPr>
          <w:b/>
        </w:rPr>
      </w:pPr>
    </w:p>
    <w:p w:rsidR="00166E81" w:rsidRPr="00C93F13" w:rsidRDefault="00166E81">
      <w:pPr>
        <w:widowControl/>
        <w:spacing w:after="240"/>
        <w:rPr>
          <w:b/>
        </w:rPr>
      </w:pPr>
      <w:r w:rsidRPr="00C93F13">
        <w:rPr>
          <w:b/>
        </w:rPr>
        <w:t>III – PROPRIETE DES INFORMATIONS CONFIDENTIELLES</w:t>
      </w:r>
    </w:p>
    <w:p w:rsidR="00166E81" w:rsidRDefault="00EA1788" w:rsidP="00166E81">
      <w:pPr>
        <w:widowControl/>
      </w:pPr>
      <w:r>
        <w:t>La Société reconnaît que l</w:t>
      </w:r>
      <w:r w:rsidR="003C61DB">
        <w:t>es</w:t>
      </w:r>
      <w:r w:rsidR="00166E81">
        <w:t xml:space="preserve"> Informations Confidentielles </w:t>
      </w:r>
      <w:r>
        <w:t xml:space="preserve">qui lui sont </w:t>
      </w:r>
      <w:r w:rsidR="00166E81">
        <w:t>communiquées</w:t>
      </w:r>
      <w:r w:rsidR="003C61DB">
        <w:t xml:space="preserve"> par la CPAM </w:t>
      </w:r>
      <w:r>
        <w:t xml:space="preserve">sous forme tangible </w:t>
      </w:r>
      <w:r w:rsidR="00166E81">
        <w:t xml:space="preserve">sont et restent la propriété de la CPAM. </w:t>
      </w:r>
    </w:p>
    <w:p w:rsidR="00166E81" w:rsidRDefault="00EA1788" w:rsidP="00166E81">
      <w:pPr>
        <w:widowControl/>
      </w:pPr>
      <w:r>
        <w:t>La Société s’engage à ce que  c</w:t>
      </w:r>
      <w:r w:rsidR="003A15F6">
        <w:t>es</w:t>
      </w:r>
      <w:r w:rsidR="00166E81">
        <w:t xml:space="preserve"> Informations Confidentielles</w:t>
      </w:r>
      <w:r w:rsidR="003C61DB">
        <w:t xml:space="preserve">, </w:t>
      </w:r>
      <w:r w:rsidR="00166E81">
        <w:t xml:space="preserve">ainsi que toute copie et reproduction licite de celles-ci </w:t>
      </w:r>
      <w:r>
        <w:t>soient</w:t>
      </w:r>
      <w:r w:rsidR="000D4D95">
        <w:t>,</w:t>
      </w:r>
      <w:r>
        <w:t xml:space="preserve"> </w:t>
      </w:r>
      <w:r w:rsidR="00166E81">
        <w:t>dans les trente (30) jours de la demande écrite de la CPAM</w:t>
      </w:r>
      <w:r w:rsidR="000D4D95">
        <w:t>, restituées à celle-ci sans délai ou détruites, à la discrétion de la CPAM.</w:t>
      </w:r>
    </w:p>
    <w:p w:rsidR="00166E81" w:rsidRDefault="000D4D95" w:rsidP="00166E81">
      <w:pPr>
        <w:widowControl/>
      </w:pPr>
      <w:r>
        <w:t>La Société reconnaît que l</w:t>
      </w:r>
      <w:r w:rsidR="00166E81">
        <w:t>a communication</w:t>
      </w:r>
      <w:r w:rsidR="003C61DB">
        <w:t xml:space="preserve"> des </w:t>
      </w:r>
      <w:r w:rsidR="00166E81">
        <w:t>Information</w:t>
      </w:r>
      <w:r w:rsidR="003C61DB">
        <w:t>s</w:t>
      </w:r>
      <w:r w:rsidR="00166E81">
        <w:t xml:space="preserve"> Confidentielle</w:t>
      </w:r>
      <w:r w:rsidR="003C61DB">
        <w:t>s</w:t>
      </w:r>
      <w:r w:rsidR="00166E81">
        <w:t xml:space="preserve"> ne saurait être interprétée comme </w:t>
      </w:r>
      <w:r>
        <w:t xml:space="preserve">lui </w:t>
      </w:r>
      <w:r w:rsidR="00166E81">
        <w:t>accordant une quelconque licence d’exploitation, licence d’utilisation, brevet, marque, modèle ou un quelconque droit de propriété de</w:t>
      </w:r>
      <w:r w:rsidR="003A15F6">
        <w:t>s Informations</w:t>
      </w:r>
      <w:r w:rsidR="00166E81">
        <w:t xml:space="preserve"> Confidentiell</w:t>
      </w:r>
      <w:r w:rsidR="003A15F6">
        <w:t>es ou d’utilisation de celles-ci.</w:t>
      </w:r>
    </w:p>
    <w:p w:rsidR="006B06BF" w:rsidRPr="00C93F13" w:rsidRDefault="006B06BF">
      <w:pPr>
        <w:widowControl/>
        <w:spacing w:after="240"/>
        <w:rPr>
          <w:b/>
        </w:rPr>
      </w:pPr>
    </w:p>
    <w:p w:rsidR="006B06BF" w:rsidRPr="00C93F13" w:rsidRDefault="006B06BF">
      <w:pPr>
        <w:widowControl/>
        <w:spacing w:after="240"/>
        <w:rPr>
          <w:b/>
        </w:rPr>
      </w:pPr>
      <w:r w:rsidRPr="00C93F13">
        <w:rPr>
          <w:b/>
        </w:rPr>
        <w:t>IV - RESPONSABILITE</w:t>
      </w:r>
    </w:p>
    <w:p w:rsidR="006B06BF" w:rsidRDefault="006B06BF">
      <w:pPr>
        <w:widowControl/>
        <w:spacing w:after="240"/>
      </w:pPr>
      <w:r>
        <w:t>En cas de divulgation d’Informations Confidentielles par la Société, il lui appartiendra de prouver la conformité de cette divulgation avec les termes du présent Engagement de Confidentialité.</w:t>
      </w:r>
    </w:p>
    <w:p w:rsidR="006B06BF" w:rsidRDefault="00C93F13">
      <w:pPr>
        <w:widowControl/>
        <w:spacing w:after="240"/>
      </w:pPr>
      <w:r>
        <w:lastRenderedPageBreak/>
        <w:t>La société reconnaît qu’e</w:t>
      </w:r>
      <w:r w:rsidR="006B06BF">
        <w:t xml:space="preserve">n cas de divulgation  des Informations Confidentielles </w:t>
      </w:r>
      <w:r>
        <w:t>de son fait</w:t>
      </w:r>
      <w:r w:rsidR="006B06BF">
        <w:t>, non conforme au présent Engagement de Confidentialité, la réparation de tous les dommages y afférent</w:t>
      </w:r>
      <w:r>
        <w:t>s seront à s</w:t>
      </w:r>
      <w:r w:rsidR="006B06BF">
        <w:t>a charge.</w:t>
      </w:r>
    </w:p>
    <w:p w:rsidR="006B06BF" w:rsidRDefault="006B06BF">
      <w:pPr>
        <w:widowControl/>
        <w:spacing w:after="240"/>
      </w:pPr>
    </w:p>
    <w:p w:rsidR="006B06BF" w:rsidRPr="00C93F13" w:rsidRDefault="006B06BF">
      <w:pPr>
        <w:widowControl/>
        <w:spacing w:after="240"/>
        <w:rPr>
          <w:b/>
        </w:rPr>
      </w:pPr>
      <w:r w:rsidRPr="00C93F13">
        <w:rPr>
          <w:b/>
        </w:rPr>
        <w:t>V – DUREE</w:t>
      </w:r>
    </w:p>
    <w:p w:rsidR="006B06BF" w:rsidRDefault="006B06BF" w:rsidP="006B06BF">
      <w:pPr>
        <w:pStyle w:val="Corpsdetexte"/>
        <w:widowControl/>
        <w:spacing w:after="240"/>
      </w:pPr>
      <w:r>
        <w:t>La Société s’engage à respecter le présent Engagement de Confidentialité dès sa signature et pendant toute la durée des NEGOCIATIONS ainsi que pendant une période de cinq (5) ans suivant la cessation des NEGOCIATIONS et ce, pour quelque cause que ce soit.</w:t>
      </w:r>
    </w:p>
    <w:p w:rsidR="00273C55" w:rsidRDefault="00273C55">
      <w:pPr>
        <w:widowControl/>
        <w:spacing w:after="240"/>
      </w:pPr>
    </w:p>
    <w:p w:rsidR="00273C55" w:rsidRDefault="00273C55">
      <w:pPr>
        <w:widowControl/>
        <w:spacing w:after="240"/>
      </w:pPr>
    </w:p>
    <w:p w:rsidR="00C93F13" w:rsidRDefault="00C93F13">
      <w:pPr>
        <w:widowControl/>
        <w:spacing w:after="240"/>
      </w:pPr>
    </w:p>
    <w:p w:rsidR="00273C55" w:rsidRPr="00C93F13" w:rsidRDefault="00273C55">
      <w:pPr>
        <w:widowControl/>
        <w:spacing w:after="240"/>
        <w:rPr>
          <w:b/>
        </w:rPr>
      </w:pPr>
      <w:r w:rsidRPr="00C93F13">
        <w:rPr>
          <w:b/>
        </w:rPr>
        <w:t>VI – COMPETENCE  - REGLEMENT DES LITIGES</w:t>
      </w:r>
    </w:p>
    <w:p w:rsidR="00273C55" w:rsidRDefault="00273C55">
      <w:pPr>
        <w:widowControl/>
        <w:spacing w:after="240"/>
      </w:pPr>
      <w:r>
        <w:t>Le présent Engagement de Confidentialité est soumis au droit français.</w:t>
      </w:r>
    </w:p>
    <w:p w:rsidR="00C93F13" w:rsidRDefault="00C93F13" w:rsidP="00273C55">
      <w:pPr>
        <w:widowControl/>
      </w:pPr>
      <w:r>
        <w:t>Tout différend entre la Société et la CPAM relatif au présent Engagement de Confidentialité, non résolu à l’amiable, sera porté, par la partie la plus diligence, devant le Tribunal compétent.</w:t>
      </w:r>
    </w:p>
    <w:p w:rsidR="00A31BCE" w:rsidRDefault="00A31BCE">
      <w:pPr>
        <w:widowControl/>
        <w:spacing w:after="240"/>
      </w:pPr>
    </w:p>
    <w:p w:rsidR="002938FA" w:rsidRPr="00811745" w:rsidRDefault="002938FA" w:rsidP="002938FA">
      <w:pPr>
        <w:widowControl/>
        <w:autoSpaceDE w:val="0"/>
        <w:autoSpaceDN w:val="0"/>
        <w:adjustRightInd w:val="0"/>
        <w:spacing w:after="0"/>
        <w:jc w:val="left"/>
        <w:rPr>
          <w:rFonts w:eastAsia="TimesNewRoman"/>
          <w:szCs w:val="22"/>
        </w:rPr>
      </w:pPr>
      <w:r w:rsidRPr="00811745">
        <w:rPr>
          <w:rFonts w:eastAsia="TimesNewRoman"/>
          <w:szCs w:val="22"/>
        </w:rPr>
        <w:t xml:space="preserve">□ J’atteste avoir pris connaissance des dispositions du Livret de sécurité du prestataire joint au </w:t>
      </w:r>
      <w:r>
        <w:rPr>
          <w:rFonts w:eastAsia="TimesNewRoman"/>
          <w:szCs w:val="22"/>
        </w:rPr>
        <w:t>D</w:t>
      </w:r>
      <w:r w:rsidRPr="00811745">
        <w:rPr>
          <w:rFonts w:eastAsia="TimesNewRoman"/>
          <w:szCs w:val="22"/>
        </w:rPr>
        <w:t>ossier de</w:t>
      </w:r>
    </w:p>
    <w:p w:rsidR="002938FA" w:rsidRPr="00811745" w:rsidRDefault="002938FA" w:rsidP="002938FA">
      <w:pPr>
        <w:widowControl/>
      </w:pPr>
      <w:r w:rsidRPr="00811745">
        <w:rPr>
          <w:rFonts w:eastAsia="TimesNewRoman"/>
          <w:szCs w:val="22"/>
        </w:rPr>
        <w:t>Consultation</w:t>
      </w:r>
      <w:r>
        <w:rPr>
          <w:rFonts w:eastAsia="TimesNewRoman"/>
          <w:szCs w:val="22"/>
        </w:rPr>
        <w:t xml:space="preserve"> des Entreprises</w:t>
      </w:r>
      <w:r w:rsidRPr="00811745">
        <w:rPr>
          <w:rFonts w:eastAsia="TimesNewRoman"/>
          <w:szCs w:val="22"/>
        </w:rPr>
        <w:t>.</w:t>
      </w:r>
    </w:p>
    <w:p w:rsidR="002938FA" w:rsidRPr="00C93F13" w:rsidRDefault="002938FA">
      <w:pPr>
        <w:widowControl/>
        <w:spacing w:after="240"/>
      </w:pPr>
    </w:p>
    <w:p w:rsidR="00A31BCE" w:rsidRDefault="00A31BCE">
      <w:pPr>
        <w:pStyle w:val="Corpsdetexte"/>
        <w:widowControl/>
        <w:spacing w:after="240"/>
      </w:pPr>
    </w:p>
    <w:p w:rsidR="00A31BCE" w:rsidRDefault="00A31BCE">
      <w:pPr>
        <w:widowControl/>
      </w:pPr>
    </w:p>
    <w:p w:rsidR="00875AC4" w:rsidRDefault="00875AC4" w:rsidP="00AF1CEC">
      <w:pPr>
        <w:pStyle w:val="Retraitcorpsdetexte3"/>
        <w:ind w:left="0" w:firstLine="0"/>
      </w:pPr>
    </w:p>
    <w:p w:rsidR="00875AC4" w:rsidRPr="00304BF8" w:rsidRDefault="00875AC4" w:rsidP="00AF1CEC">
      <w:pPr>
        <w:pStyle w:val="Retraitcorpsdetexte3"/>
        <w:ind w:left="0" w:firstLine="0"/>
        <w:rPr>
          <w:i/>
        </w:rPr>
      </w:pPr>
    </w:p>
    <w:p w:rsidR="00A31BCE" w:rsidRPr="001A33A0" w:rsidRDefault="00A31BCE" w:rsidP="001A33A0">
      <w:pPr>
        <w:pStyle w:val="Retraitcorpsdetexte3"/>
        <w:ind w:left="0" w:firstLine="0"/>
        <w:rPr>
          <w:i/>
        </w:rPr>
      </w:pPr>
    </w:p>
    <w:p w:rsidR="00A31BCE" w:rsidRDefault="00A31BCE">
      <w:pPr>
        <w:pStyle w:val="Pieddepage"/>
        <w:widowControl/>
        <w:tabs>
          <w:tab w:val="clear" w:pos="4536"/>
          <w:tab w:val="clear" w:pos="9072"/>
        </w:tabs>
        <w:spacing w:after="0"/>
        <w:rPr>
          <w:rFonts w:ascii="Times New Roman" w:hAnsi="Times New Roman"/>
        </w:rPr>
      </w:pPr>
    </w:p>
    <w:p w:rsidR="00A31BCE" w:rsidRDefault="00A31BCE">
      <w:pPr>
        <w:pStyle w:val="Pieddepage"/>
        <w:widowControl/>
        <w:tabs>
          <w:tab w:val="clear" w:pos="4536"/>
          <w:tab w:val="clear" w:pos="9072"/>
          <w:tab w:val="left" w:pos="680"/>
        </w:tabs>
        <w:spacing w:after="0"/>
        <w:rPr>
          <w:rFonts w:ascii="Times New Roman" w:hAnsi="Times New Roman"/>
        </w:rPr>
      </w:pPr>
      <w:r>
        <w:rPr>
          <w:rFonts w:ascii="Times New Roman" w:hAnsi="Times New Roman"/>
        </w:rPr>
        <w:t>Fait en deux (2) exemplaires,</w:t>
      </w:r>
    </w:p>
    <w:p w:rsidR="00A31BCE" w:rsidRDefault="00A31BCE">
      <w:pPr>
        <w:pStyle w:val="En-tte"/>
        <w:keepLines w:val="0"/>
        <w:widowControl/>
        <w:tabs>
          <w:tab w:val="clear" w:pos="4819"/>
          <w:tab w:val="clear" w:pos="9071"/>
          <w:tab w:val="left" w:leader="dot" w:pos="3402"/>
        </w:tabs>
        <w:spacing w:before="0" w:after="0"/>
        <w:rPr>
          <w:rFonts w:ascii="Times New Roman" w:hAnsi="Times New Roman"/>
        </w:rPr>
      </w:pPr>
      <w:r>
        <w:rPr>
          <w:rFonts w:ascii="Times New Roman" w:hAnsi="Times New Roman"/>
        </w:rPr>
        <w:t>A</w:t>
      </w:r>
      <w:r w:rsidR="002938FA">
        <w:rPr>
          <w:rFonts w:ascii="Times New Roman" w:hAnsi="Times New Roman"/>
        </w:rPr>
        <w:t xml:space="preserve">, </w:t>
      </w:r>
      <w:ins w:id="0" w:author="CLOWEZ LOU ANNE (CPAM MARNE)" w:date="2021-10-13T09:18:00Z">
        <w:r w:rsidR="00F01D64">
          <w:rPr>
            <w:rFonts w:ascii="Times New Roman" w:hAnsi="Times New Roman"/>
          </w:rPr>
          <w:t>Reims,</w:t>
        </w:r>
      </w:ins>
      <w:r>
        <w:rPr>
          <w:rFonts w:ascii="Times New Roman" w:hAnsi="Times New Roman"/>
        </w:rPr>
        <w:t xml:space="preserve"> </w:t>
      </w:r>
    </w:p>
    <w:p w:rsidR="00A31BCE" w:rsidRDefault="00A31BCE">
      <w:pPr>
        <w:pStyle w:val="Titre1"/>
        <w:keepNext w:val="0"/>
        <w:widowControl/>
        <w:spacing w:after="0"/>
      </w:pPr>
    </w:p>
    <w:p w:rsidR="00A31BCE" w:rsidRDefault="00A31BCE">
      <w:pPr>
        <w:widowControl/>
        <w:spacing w:after="0"/>
      </w:pPr>
    </w:p>
    <w:p w:rsidR="00A31BCE" w:rsidRDefault="00BD0BB6">
      <w:pPr>
        <w:pStyle w:val="Titre2"/>
        <w:widowControl/>
      </w:pPr>
      <w:r>
        <w:tab/>
      </w:r>
      <w:bookmarkStart w:id="1" w:name="_GoBack"/>
      <w:bookmarkEnd w:id="1"/>
    </w:p>
    <w:p w:rsidR="00A31BCE" w:rsidRDefault="00A31BCE">
      <w:pPr>
        <w:widowControl/>
        <w:spacing w:after="0"/>
      </w:pPr>
    </w:p>
    <w:p w:rsidR="00A31BCE" w:rsidRDefault="006A7BF6">
      <w:pPr>
        <w:widowControl/>
        <w:spacing w:after="0"/>
      </w:pPr>
      <w:r w:rsidRPr="006A7BF6">
        <w:rPr>
          <w:b/>
        </w:rPr>
        <w:t>Pour la Société</w:t>
      </w:r>
    </w:p>
    <w:p w:rsidR="00A31BCE" w:rsidRDefault="00A31BCE">
      <w:pPr>
        <w:widowControl/>
        <w:spacing w:after="0"/>
      </w:pPr>
    </w:p>
    <w:p w:rsidR="00A31BCE" w:rsidRDefault="00A31BCE">
      <w:pPr>
        <w:widowControl/>
        <w:spacing w:after="0"/>
      </w:pPr>
    </w:p>
    <w:p w:rsidR="00A31BCE" w:rsidRDefault="00A31BCE" w:rsidP="004F30FD">
      <w:pPr>
        <w:pStyle w:val="Pieddepage"/>
        <w:widowControl/>
        <w:tabs>
          <w:tab w:val="clear" w:pos="4536"/>
          <w:tab w:val="clear" w:pos="9072"/>
          <w:tab w:val="left" w:pos="5670"/>
        </w:tabs>
        <w:spacing w:after="0"/>
      </w:pPr>
      <w:r>
        <w:tab/>
      </w:r>
    </w:p>
    <w:sectPr w:rsidR="00A31BCE">
      <w:footerReference w:type="even" r:id="rId12"/>
      <w:footerReference w:type="default" r:id="rId13"/>
      <w:endnotePr>
        <w:numFmt w:val="decimal"/>
      </w:endnotePr>
      <w:pgSz w:w="11907" w:h="16840" w:code="9"/>
      <w:pgMar w:top="1134" w:right="1021" w:bottom="1134" w:left="1134" w:header="720"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1F4A" w:rsidRDefault="00D11F4A">
      <w:pPr>
        <w:spacing w:after="0"/>
      </w:pPr>
      <w:r>
        <w:separator/>
      </w:r>
    </w:p>
  </w:endnote>
  <w:endnote w:type="continuationSeparator" w:id="0">
    <w:p w:rsidR="00D11F4A" w:rsidRDefault="00D11F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sz w:val="22"/>
      </w:rPr>
    </w:pPr>
    <w:r>
      <w:rPr>
        <w:rStyle w:val="Numrodepage"/>
        <w:sz w:val="22"/>
      </w:rPr>
      <w:fldChar w:fldCharType="begin"/>
    </w:r>
    <w:r>
      <w:rPr>
        <w:rStyle w:val="Numrodepage"/>
        <w:sz w:val="22"/>
      </w:rPr>
      <w:instrText xml:space="preserve">PAGE  </w:instrText>
    </w:r>
    <w:r>
      <w:rPr>
        <w:rStyle w:val="Numrodepage"/>
        <w:sz w:val="22"/>
      </w:rPr>
      <w:fldChar w:fldCharType="end"/>
    </w:r>
  </w:p>
  <w:p w:rsidR="000D4D95" w:rsidRDefault="000D4D95">
    <w:pPr>
      <w:pStyle w:val="Pieddepage"/>
      <w:widowControl/>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D95" w:rsidRDefault="000D4D95">
    <w:pPr>
      <w:pStyle w:val="Pieddepage"/>
      <w:framePr w:wrap="auto" w:vAnchor="text" w:hAnchor="margin" w:xAlign="right" w:y="1"/>
      <w:widowControl/>
      <w:rPr>
        <w:rStyle w:val="Numrodepage"/>
        <w:rFonts w:ascii="Times New Roman" w:hAnsi="Times New Roman"/>
        <w:sz w:val="22"/>
      </w:rPr>
    </w:pPr>
    <w:r>
      <w:rPr>
        <w:rStyle w:val="Numrodepage"/>
        <w:rFonts w:ascii="Times New Roman" w:hAnsi="Times New Roman"/>
        <w:sz w:val="22"/>
      </w:rPr>
      <w:fldChar w:fldCharType="begin"/>
    </w:r>
    <w:r>
      <w:rPr>
        <w:rStyle w:val="Numrodepage"/>
        <w:rFonts w:ascii="Times New Roman" w:hAnsi="Times New Roman"/>
        <w:sz w:val="22"/>
      </w:rPr>
      <w:instrText xml:space="preserve">PAGE  </w:instrText>
    </w:r>
    <w:r>
      <w:rPr>
        <w:rStyle w:val="Numrodepage"/>
        <w:rFonts w:ascii="Times New Roman" w:hAnsi="Times New Roman"/>
        <w:sz w:val="22"/>
      </w:rPr>
      <w:fldChar w:fldCharType="separate"/>
    </w:r>
    <w:r w:rsidR="0002347E">
      <w:rPr>
        <w:rStyle w:val="Numrodepage"/>
        <w:rFonts w:ascii="Times New Roman" w:hAnsi="Times New Roman"/>
        <w:noProof/>
        <w:sz w:val="22"/>
      </w:rPr>
      <w:t>2</w:t>
    </w:r>
    <w:r>
      <w:rPr>
        <w:rStyle w:val="Numrodepage"/>
        <w:rFonts w:ascii="Times New Roman" w:hAnsi="Times New Roman"/>
        <w:sz w:val="22"/>
      </w:rPr>
      <w:fldChar w:fldCharType="end"/>
    </w:r>
  </w:p>
  <w:p w:rsidR="000D4D95" w:rsidRPr="00EC3FDB" w:rsidRDefault="00F01D64">
    <w:pPr>
      <w:pStyle w:val="Pieddepage"/>
      <w:widowControl/>
      <w:ind w:right="360"/>
    </w:pPr>
    <w:r w:rsidRPr="00EC3FDB">
      <w:t xml:space="preserve">MAPA N° </w:t>
    </w:r>
    <w:r w:rsidR="0002347E">
      <w:t>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1F4A" w:rsidRDefault="00D11F4A">
      <w:pPr>
        <w:spacing w:after="0"/>
      </w:pPr>
      <w:r>
        <w:separator/>
      </w:r>
    </w:p>
  </w:footnote>
  <w:footnote w:type="continuationSeparator" w:id="0">
    <w:p w:rsidR="00D11F4A" w:rsidRDefault="00D11F4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A6ECA"/>
    <w:multiLevelType w:val="multilevel"/>
    <w:tmpl w:val="F078D8A8"/>
    <w:lvl w:ilvl="0">
      <w:start w:val="2"/>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5CD055D"/>
    <w:multiLevelType w:val="singleLevel"/>
    <w:tmpl w:val="E2AEC38C"/>
    <w:lvl w:ilvl="0">
      <w:start w:val="5"/>
      <w:numFmt w:val="decimal"/>
      <w:lvlText w:val="%1"/>
      <w:lvlJc w:val="left"/>
      <w:pPr>
        <w:tabs>
          <w:tab w:val="num" w:pos="360"/>
        </w:tabs>
        <w:ind w:left="360" w:hanging="360"/>
      </w:pPr>
      <w:rPr>
        <w:rFonts w:hint="default"/>
      </w:rPr>
    </w:lvl>
  </w:abstractNum>
  <w:abstractNum w:abstractNumId="2" w15:restartNumberingAfterBreak="0">
    <w:nsid w:val="20981D3E"/>
    <w:multiLevelType w:val="hybridMultilevel"/>
    <w:tmpl w:val="AD10D37E"/>
    <w:lvl w:ilvl="0" w:tplc="3A2E7E60">
      <w:start w:val="6"/>
      <w:numFmt w:val="bullet"/>
      <w:lvlText w:val="-"/>
      <w:lvlJc w:val="left"/>
      <w:pPr>
        <w:tabs>
          <w:tab w:val="num" w:pos="720"/>
        </w:tabs>
        <w:ind w:left="720" w:hanging="360"/>
      </w:pPr>
      <w:rPr>
        <w:rFonts w:ascii="Times New Roman" w:eastAsia="Times New Roman" w:hAnsi="Times New Roman" w:cs="Times New Roman" w:hint="default"/>
      </w:rPr>
    </w:lvl>
    <w:lvl w:ilvl="1" w:tplc="B93E2DC6" w:tentative="1">
      <w:start w:val="1"/>
      <w:numFmt w:val="bullet"/>
      <w:lvlText w:val="o"/>
      <w:lvlJc w:val="left"/>
      <w:pPr>
        <w:tabs>
          <w:tab w:val="num" w:pos="1440"/>
        </w:tabs>
        <w:ind w:left="1440" w:hanging="360"/>
      </w:pPr>
      <w:rPr>
        <w:rFonts w:ascii="Courier New" w:hAnsi="Courier New" w:hint="default"/>
      </w:rPr>
    </w:lvl>
    <w:lvl w:ilvl="2" w:tplc="4EFCAC3C" w:tentative="1">
      <w:start w:val="1"/>
      <w:numFmt w:val="bullet"/>
      <w:lvlText w:val=""/>
      <w:lvlJc w:val="left"/>
      <w:pPr>
        <w:tabs>
          <w:tab w:val="num" w:pos="2160"/>
        </w:tabs>
        <w:ind w:left="2160" w:hanging="360"/>
      </w:pPr>
      <w:rPr>
        <w:rFonts w:ascii="Wingdings" w:hAnsi="Wingdings" w:hint="default"/>
      </w:rPr>
    </w:lvl>
    <w:lvl w:ilvl="3" w:tplc="29B8F8E2" w:tentative="1">
      <w:start w:val="1"/>
      <w:numFmt w:val="bullet"/>
      <w:lvlText w:val=""/>
      <w:lvlJc w:val="left"/>
      <w:pPr>
        <w:tabs>
          <w:tab w:val="num" w:pos="2880"/>
        </w:tabs>
        <w:ind w:left="2880" w:hanging="360"/>
      </w:pPr>
      <w:rPr>
        <w:rFonts w:ascii="Symbol" w:hAnsi="Symbol" w:hint="default"/>
      </w:rPr>
    </w:lvl>
    <w:lvl w:ilvl="4" w:tplc="9DE6FE3C" w:tentative="1">
      <w:start w:val="1"/>
      <w:numFmt w:val="bullet"/>
      <w:lvlText w:val="o"/>
      <w:lvlJc w:val="left"/>
      <w:pPr>
        <w:tabs>
          <w:tab w:val="num" w:pos="3600"/>
        </w:tabs>
        <w:ind w:left="3600" w:hanging="360"/>
      </w:pPr>
      <w:rPr>
        <w:rFonts w:ascii="Courier New" w:hAnsi="Courier New" w:hint="default"/>
      </w:rPr>
    </w:lvl>
    <w:lvl w:ilvl="5" w:tplc="E0EE8B6E" w:tentative="1">
      <w:start w:val="1"/>
      <w:numFmt w:val="bullet"/>
      <w:lvlText w:val=""/>
      <w:lvlJc w:val="left"/>
      <w:pPr>
        <w:tabs>
          <w:tab w:val="num" w:pos="4320"/>
        </w:tabs>
        <w:ind w:left="4320" w:hanging="360"/>
      </w:pPr>
      <w:rPr>
        <w:rFonts w:ascii="Wingdings" w:hAnsi="Wingdings" w:hint="default"/>
      </w:rPr>
    </w:lvl>
    <w:lvl w:ilvl="6" w:tplc="9ABA5626" w:tentative="1">
      <w:start w:val="1"/>
      <w:numFmt w:val="bullet"/>
      <w:lvlText w:val=""/>
      <w:lvlJc w:val="left"/>
      <w:pPr>
        <w:tabs>
          <w:tab w:val="num" w:pos="5040"/>
        </w:tabs>
        <w:ind w:left="5040" w:hanging="360"/>
      </w:pPr>
      <w:rPr>
        <w:rFonts w:ascii="Symbol" w:hAnsi="Symbol" w:hint="default"/>
      </w:rPr>
    </w:lvl>
    <w:lvl w:ilvl="7" w:tplc="86A02646" w:tentative="1">
      <w:start w:val="1"/>
      <w:numFmt w:val="bullet"/>
      <w:lvlText w:val="o"/>
      <w:lvlJc w:val="left"/>
      <w:pPr>
        <w:tabs>
          <w:tab w:val="num" w:pos="5760"/>
        </w:tabs>
        <w:ind w:left="5760" w:hanging="360"/>
      </w:pPr>
      <w:rPr>
        <w:rFonts w:ascii="Courier New" w:hAnsi="Courier New" w:hint="default"/>
      </w:rPr>
    </w:lvl>
    <w:lvl w:ilvl="8" w:tplc="A1C2F63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D65A1D"/>
    <w:multiLevelType w:val="singleLevel"/>
    <w:tmpl w:val="A712FD66"/>
    <w:lvl w:ilvl="0">
      <w:start w:val="9"/>
      <w:numFmt w:val="decimal"/>
      <w:lvlText w:val="%1"/>
      <w:lvlJc w:val="left"/>
      <w:pPr>
        <w:tabs>
          <w:tab w:val="num" w:pos="675"/>
        </w:tabs>
        <w:ind w:left="675" w:hanging="675"/>
      </w:pPr>
      <w:rPr>
        <w:rFonts w:hint="default"/>
      </w:rPr>
    </w:lvl>
  </w:abstractNum>
  <w:abstractNum w:abstractNumId="4" w15:restartNumberingAfterBreak="0">
    <w:nsid w:val="30FA3541"/>
    <w:multiLevelType w:val="singleLevel"/>
    <w:tmpl w:val="7E6EDC3E"/>
    <w:lvl w:ilvl="0">
      <w:start w:val="2"/>
      <w:numFmt w:val="bullet"/>
      <w:lvlText w:val="-"/>
      <w:lvlJc w:val="left"/>
      <w:pPr>
        <w:tabs>
          <w:tab w:val="num" w:pos="360"/>
        </w:tabs>
        <w:ind w:left="360" w:hanging="360"/>
      </w:pPr>
      <w:rPr>
        <w:rFonts w:hint="default"/>
      </w:rPr>
    </w:lvl>
  </w:abstractNum>
  <w:abstractNum w:abstractNumId="5" w15:restartNumberingAfterBreak="0">
    <w:nsid w:val="36730F01"/>
    <w:multiLevelType w:val="hybridMultilevel"/>
    <w:tmpl w:val="60762CE8"/>
    <w:lvl w:ilvl="0" w:tplc="6BD06AB0">
      <w:start w:val="101"/>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37864218"/>
    <w:multiLevelType w:val="singleLevel"/>
    <w:tmpl w:val="AC5A8E10"/>
    <w:lvl w:ilvl="0">
      <w:start w:val="7"/>
      <w:numFmt w:val="decimal"/>
      <w:lvlText w:val="%1."/>
      <w:lvlJc w:val="left"/>
      <w:pPr>
        <w:tabs>
          <w:tab w:val="num" w:pos="675"/>
        </w:tabs>
        <w:ind w:left="675" w:hanging="675"/>
      </w:pPr>
      <w:rPr>
        <w:rFonts w:hint="default"/>
      </w:rPr>
    </w:lvl>
  </w:abstractNum>
  <w:abstractNum w:abstractNumId="7" w15:restartNumberingAfterBreak="0">
    <w:nsid w:val="3F304EFB"/>
    <w:multiLevelType w:val="hybridMultilevel"/>
    <w:tmpl w:val="2C564C7A"/>
    <w:lvl w:ilvl="0" w:tplc="69266CC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871324"/>
    <w:multiLevelType w:val="singleLevel"/>
    <w:tmpl w:val="2556D314"/>
    <w:lvl w:ilvl="0">
      <w:start w:val="3"/>
      <w:numFmt w:val="bullet"/>
      <w:lvlText w:val="-"/>
      <w:lvlJc w:val="left"/>
      <w:pPr>
        <w:tabs>
          <w:tab w:val="num" w:pos="502"/>
        </w:tabs>
        <w:ind w:left="502" w:hanging="360"/>
      </w:pPr>
      <w:rPr>
        <w:rFonts w:hint="default"/>
      </w:rPr>
    </w:lvl>
  </w:abstractNum>
  <w:abstractNum w:abstractNumId="9" w15:restartNumberingAfterBreak="0">
    <w:nsid w:val="53605D64"/>
    <w:multiLevelType w:val="multilevel"/>
    <w:tmpl w:val="05388342"/>
    <w:lvl w:ilvl="0">
      <w:start w:val="2"/>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536B072C"/>
    <w:multiLevelType w:val="singleLevel"/>
    <w:tmpl w:val="880EEE26"/>
    <w:lvl w:ilvl="0">
      <w:start w:val="1"/>
      <w:numFmt w:val="decimal"/>
      <w:lvlText w:val="%1."/>
      <w:lvlJc w:val="left"/>
      <w:pPr>
        <w:tabs>
          <w:tab w:val="num" w:pos="675"/>
        </w:tabs>
        <w:ind w:left="675" w:hanging="675"/>
      </w:pPr>
      <w:rPr>
        <w:rFonts w:hint="default"/>
      </w:rPr>
    </w:lvl>
  </w:abstractNum>
  <w:abstractNum w:abstractNumId="11" w15:restartNumberingAfterBreak="0">
    <w:nsid w:val="59420B95"/>
    <w:multiLevelType w:val="singleLevel"/>
    <w:tmpl w:val="1E0E543A"/>
    <w:lvl w:ilvl="0">
      <w:start w:val="3"/>
      <w:numFmt w:val="decimal"/>
      <w:lvlText w:val="%1."/>
      <w:lvlJc w:val="left"/>
      <w:pPr>
        <w:tabs>
          <w:tab w:val="num" w:pos="675"/>
        </w:tabs>
        <w:ind w:left="675" w:hanging="675"/>
      </w:pPr>
      <w:rPr>
        <w:rFonts w:hint="default"/>
      </w:rPr>
    </w:lvl>
  </w:abstractNum>
  <w:abstractNum w:abstractNumId="12" w15:restartNumberingAfterBreak="0">
    <w:nsid w:val="62C85B32"/>
    <w:multiLevelType w:val="singleLevel"/>
    <w:tmpl w:val="B4024932"/>
    <w:lvl w:ilvl="0">
      <w:start w:val="2"/>
      <w:numFmt w:val="bullet"/>
      <w:lvlText w:val="-"/>
      <w:lvlJc w:val="left"/>
      <w:pPr>
        <w:tabs>
          <w:tab w:val="num" w:pos="675"/>
        </w:tabs>
        <w:ind w:left="675" w:hanging="675"/>
      </w:pPr>
      <w:rPr>
        <w:rFonts w:hint="default"/>
      </w:rPr>
    </w:lvl>
  </w:abstractNum>
  <w:abstractNum w:abstractNumId="13" w15:restartNumberingAfterBreak="0">
    <w:nsid w:val="744E1FBF"/>
    <w:multiLevelType w:val="singleLevel"/>
    <w:tmpl w:val="3F481CF8"/>
    <w:lvl w:ilvl="0">
      <w:start w:val="2"/>
      <w:numFmt w:val="bullet"/>
      <w:lvlText w:val="-"/>
      <w:lvlJc w:val="left"/>
      <w:pPr>
        <w:tabs>
          <w:tab w:val="num" w:pos="360"/>
        </w:tabs>
        <w:ind w:left="360" w:hanging="360"/>
      </w:pPr>
      <w:rPr>
        <w:rFonts w:hint="default"/>
      </w:rPr>
    </w:lvl>
  </w:abstractNum>
  <w:num w:numId="1">
    <w:abstractNumId w:val="12"/>
  </w:num>
  <w:num w:numId="2">
    <w:abstractNumId w:val="2"/>
  </w:num>
  <w:num w:numId="3">
    <w:abstractNumId w:val="4"/>
  </w:num>
  <w:num w:numId="4">
    <w:abstractNumId w:val="13"/>
  </w:num>
  <w:num w:numId="5">
    <w:abstractNumId w:val="11"/>
  </w:num>
  <w:num w:numId="6">
    <w:abstractNumId w:val="8"/>
  </w:num>
  <w:num w:numId="7">
    <w:abstractNumId w:val="1"/>
  </w:num>
  <w:num w:numId="8">
    <w:abstractNumId w:val="6"/>
  </w:num>
  <w:num w:numId="9">
    <w:abstractNumId w:val="10"/>
  </w:num>
  <w:num w:numId="10">
    <w:abstractNumId w:val="9"/>
  </w:num>
  <w:num w:numId="11">
    <w:abstractNumId w:val="0"/>
  </w:num>
  <w:num w:numId="12">
    <w:abstractNumId w:val="3"/>
  </w:num>
  <w:num w:numId="13">
    <w:abstractNumId w:val="7"/>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D79"/>
    <w:rsid w:val="00020D79"/>
    <w:rsid w:val="0002347E"/>
    <w:rsid w:val="0004056F"/>
    <w:rsid w:val="00096A5B"/>
    <w:rsid w:val="000C7F1C"/>
    <w:rsid w:val="000D4D95"/>
    <w:rsid w:val="001057F4"/>
    <w:rsid w:val="00166E81"/>
    <w:rsid w:val="001A33A0"/>
    <w:rsid w:val="001F6AFD"/>
    <w:rsid w:val="0021522D"/>
    <w:rsid w:val="00273C55"/>
    <w:rsid w:val="00276E52"/>
    <w:rsid w:val="002938FA"/>
    <w:rsid w:val="002F210D"/>
    <w:rsid w:val="00304BF8"/>
    <w:rsid w:val="003073E3"/>
    <w:rsid w:val="00316051"/>
    <w:rsid w:val="00321DC0"/>
    <w:rsid w:val="003A15F6"/>
    <w:rsid w:val="003A2E28"/>
    <w:rsid w:val="003C61DB"/>
    <w:rsid w:val="003D176E"/>
    <w:rsid w:val="00430FFA"/>
    <w:rsid w:val="0043606B"/>
    <w:rsid w:val="004834BC"/>
    <w:rsid w:val="004C42BC"/>
    <w:rsid w:val="004F30FD"/>
    <w:rsid w:val="00585425"/>
    <w:rsid w:val="005A5AA3"/>
    <w:rsid w:val="005B54FF"/>
    <w:rsid w:val="005C2056"/>
    <w:rsid w:val="00680A28"/>
    <w:rsid w:val="006A7BF6"/>
    <w:rsid w:val="006B06BF"/>
    <w:rsid w:val="006C4F70"/>
    <w:rsid w:val="00710608"/>
    <w:rsid w:val="007372B0"/>
    <w:rsid w:val="007B60E0"/>
    <w:rsid w:val="007C575F"/>
    <w:rsid w:val="00875AC4"/>
    <w:rsid w:val="00897346"/>
    <w:rsid w:val="008D26FF"/>
    <w:rsid w:val="009D3155"/>
    <w:rsid w:val="009E6A50"/>
    <w:rsid w:val="00A14233"/>
    <w:rsid w:val="00A154C0"/>
    <w:rsid w:val="00A31BCE"/>
    <w:rsid w:val="00A654F0"/>
    <w:rsid w:val="00A74959"/>
    <w:rsid w:val="00A754F3"/>
    <w:rsid w:val="00AF1CEC"/>
    <w:rsid w:val="00AF2367"/>
    <w:rsid w:val="00B009D2"/>
    <w:rsid w:val="00B47342"/>
    <w:rsid w:val="00BD0BB6"/>
    <w:rsid w:val="00BD634A"/>
    <w:rsid w:val="00C12915"/>
    <w:rsid w:val="00C93F13"/>
    <w:rsid w:val="00C967B8"/>
    <w:rsid w:val="00D11F4A"/>
    <w:rsid w:val="00E474CA"/>
    <w:rsid w:val="00E54243"/>
    <w:rsid w:val="00E918A5"/>
    <w:rsid w:val="00EA1788"/>
    <w:rsid w:val="00EC3FDB"/>
    <w:rsid w:val="00F01D64"/>
    <w:rsid w:val="00F2578D"/>
    <w:rsid w:val="00F54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42555F"/>
  <w15:docId w15:val="{0C85292C-24FA-4A67-A8C5-AC4C4F01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after="120"/>
      <w:jc w:val="both"/>
    </w:pPr>
    <w:rPr>
      <w:sz w:val="22"/>
    </w:rPr>
  </w:style>
  <w:style w:type="paragraph" w:styleId="Titre1">
    <w:name w:val="heading 1"/>
    <w:basedOn w:val="Normal"/>
    <w:next w:val="Normal"/>
    <w:qFormat/>
    <w:pPr>
      <w:keepNext/>
      <w:tabs>
        <w:tab w:val="left" w:pos="680"/>
      </w:tabs>
      <w:outlineLvl w:val="0"/>
    </w:pPr>
    <w:rPr>
      <w:b/>
    </w:rPr>
  </w:style>
  <w:style w:type="paragraph" w:styleId="Titre2">
    <w:name w:val="heading 2"/>
    <w:basedOn w:val="Normal"/>
    <w:next w:val="Normal"/>
    <w:qFormat/>
    <w:pPr>
      <w:keepNext/>
      <w:tabs>
        <w:tab w:val="left" w:pos="5670"/>
      </w:tabs>
      <w:outlineLvl w:val="1"/>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rPr>
      <w:rFonts w:ascii="Arial" w:hAnsi="Arial"/>
    </w:rPr>
  </w:style>
  <w:style w:type="paragraph" w:styleId="Titre">
    <w:name w:val="Title"/>
    <w:basedOn w:val="Normal"/>
    <w:qFormat/>
    <w:pPr>
      <w:jc w:val="center"/>
    </w:pPr>
    <w:rPr>
      <w:b/>
    </w:rPr>
  </w:style>
  <w:style w:type="paragraph" w:styleId="Corpsdetexte">
    <w:name w:val="Body Text"/>
    <w:basedOn w:val="Normal"/>
  </w:style>
  <w:style w:type="paragraph" w:styleId="Retraitcorpsdetexte">
    <w:name w:val="Body Text Indent"/>
    <w:basedOn w:val="Normal"/>
    <w:pPr>
      <w:ind w:left="680"/>
    </w:pPr>
  </w:style>
  <w:style w:type="paragraph" w:styleId="Retraitcorpsdetexte2">
    <w:name w:val="Body Text Indent 2"/>
    <w:basedOn w:val="Normal"/>
    <w:pPr>
      <w:ind w:left="851"/>
    </w:pPr>
  </w:style>
  <w:style w:type="paragraph" w:styleId="En-tte">
    <w:name w:val="header"/>
    <w:basedOn w:val="Normal"/>
    <w:pPr>
      <w:keepLines/>
      <w:tabs>
        <w:tab w:val="center" w:pos="4819"/>
        <w:tab w:val="right" w:pos="9071"/>
      </w:tabs>
      <w:spacing w:before="120"/>
    </w:pPr>
    <w:rPr>
      <w:rFonts w:ascii="Arial" w:hAnsi="Arial"/>
    </w:rPr>
  </w:style>
  <w:style w:type="paragraph" w:styleId="Corpsdetexte2">
    <w:name w:val="Body Text 2"/>
    <w:basedOn w:val="Normal"/>
    <w:pPr>
      <w:spacing w:after="240"/>
    </w:pPr>
  </w:style>
  <w:style w:type="character" w:styleId="Marquedecommentaire">
    <w:name w:val="annotation reference"/>
    <w:semiHidden/>
    <w:rPr>
      <w:sz w:val="16"/>
    </w:rPr>
  </w:style>
  <w:style w:type="paragraph" w:styleId="Commentaire">
    <w:name w:val="annotation text"/>
    <w:basedOn w:val="Normal"/>
    <w:link w:val="CommentaireCar"/>
    <w:semiHidden/>
    <w:rPr>
      <w:rFonts w:ascii="Arial" w:hAnsi="Arial"/>
    </w:rPr>
  </w:style>
  <w:style w:type="paragraph" w:styleId="Sous-titre">
    <w:name w:val="Subtitle"/>
    <w:basedOn w:val="Normal"/>
    <w:qFormat/>
    <w:rPr>
      <w:b/>
    </w:rPr>
  </w:style>
  <w:style w:type="character" w:styleId="Numrodepage">
    <w:name w:val="page number"/>
    <w:rPr>
      <w:sz w:val="20"/>
    </w:rPr>
  </w:style>
  <w:style w:type="paragraph" w:styleId="Retraitcorpsdetexte3">
    <w:name w:val="Body Text Indent 3"/>
    <w:basedOn w:val="Normal"/>
    <w:pPr>
      <w:widowControl/>
      <w:ind w:left="142" w:hanging="142"/>
    </w:pPr>
  </w:style>
  <w:style w:type="paragraph" w:styleId="Objetducommentaire">
    <w:name w:val="annotation subject"/>
    <w:basedOn w:val="Commentaire"/>
    <w:next w:val="Commentaire"/>
    <w:link w:val="ObjetducommentaireCar"/>
    <w:uiPriority w:val="99"/>
    <w:semiHidden/>
    <w:unhideWhenUsed/>
    <w:rsid w:val="0004056F"/>
    <w:rPr>
      <w:rFonts w:ascii="Times New Roman" w:hAnsi="Times New Roman"/>
      <w:b/>
      <w:bCs/>
      <w:sz w:val="20"/>
    </w:rPr>
  </w:style>
  <w:style w:type="character" w:customStyle="1" w:styleId="CommentaireCar">
    <w:name w:val="Commentaire Car"/>
    <w:link w:val="Commentaire"/>
    <w:semiHidden/>
    <w:rsid w:val="0004056F"/>
    <w:rPr>
      <w:rFonts w:ascii="Arial" w:hAnsi="Arial"/>
      <w:sz w:val="22"/>
    </w:rPr>
  </w:style>
  <w:style w:type="character" w:customStyle="1" w:styleId="ObjetducommentaireCar">
    <w:name w:val="Objet du commentaire Car"/>
    <w:link w:val="Objetducommentaire"/>
    <w:uiPriority w:val="99"/>
    <w:semiHidden/>
    <w:rsid w:val="0004056F"/>
    <w:rPr>
      <w:rFonts w:ascii="Arial" w:hAnsi="Arial"/>
      <w:b/>
      <w:bCs/>
      <w:sz w:val="22"/>
    </w:rPr>
  </w:style>
  <w:style w:type="paragraph" w:styleId="Textedebulles">
    <w:name w:val="Balloon Text"/>
    <w:basedOn w:val="Normal"/>
    <w:link w:val="TextedebullesCar"/>
    <w:uiPriority w:val="99"/>
    <w:semiHidden/>
    <w:unhideWhenUsed/>
    <w:rsid w:val="0004056F"/>
    <w:pPr>
      <w:spacing w:after="0"/>
    </w:pPr>
    <w:rPr>
      <w:rFonts w:ascii="Tahoma" w:hAnsi="Tahoma" w:cs="Tahoma"/>
      <w:sz w:val="16"/>
      <w:szCs w:val="16"/>
    </w:rPr>
  </w:style>
  <w:style w:type="character" w:customStyle="1" w:styleId="TextedebullesCar">
    <w:name w:val="Texte de bulles Car"/>
    <w:link w:val="Textedebulles"/>
    <w:uiPriority w:val="99"/>
    <w:semiHidden/>
    <w:rsid w:val="0004056F"/>
    <w:rPr>
      <w:rFonts w:ascii="Tahoma" w:hAnsi="Tahoma" w:cs="Tahoma"/>
      <w:sz w:val="16"/>
      <w:szCs w:val="16"/>
    </w:rPr>
  </w:style>
  <w:style w:type="paragraph" w:styleId="Paragraphedeliste">
    <w:name w:val="List Paragraph"/>
    <w:basedOn w:val="Normal"/>
    <w:uiPriority w:val="34"/>
    <w:qFormat/>
    <w:rsid w:val="005B54FF"/>
    <w:pPr>
      <w:widowControl/>
      <w:spacing w:after="0"/>
      <w:ind w:left="720"/>
      <w:jc w:val="left"/>
    </w:pPr>
    <w:rPr>
      <w:rFonts w:ascii="Calibri" w:eastAsiaTheme="minorHAnsi" w:hAnsi="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8438528">
      <w:bodyDiv w:val="1"/>
      <w:marLeft w:val="0"/>
      <w:marRight w:val="0"/>
      <w:marTop w:val="0"/>
      <w:marBottom w:val="0"/>
      <w:divBdr>
        <w:top w:val="none" w:sz="0" w:space="0" w:color="auto"/>
        <w:left w:val="none" w:sz="0" w:space="0" w:color="auto"/>
        <w:bottom w:val="none" w:sz="0" w:space="0" w:color="auto"/>
        <w:right w:val="none" w:sz="0" w:space="0" w:color="auto"/>
      </w:divBdr>
    </w:div>
    <w:div w:id="1779256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028CA07CC2514A921C4CA1C48A25AC" ma:contentTypeVersion="13" ma:contentTypeDescription="Crée un document." ma:contentTypeScope="" ma:versionID="b58f684e666e48c38210daa8528de736">
  <xsd:schema xmlns:xsd="http://www.w3.org/2001/XMLSchema" xmlns:xs="http://www.w3.org/2001/XMLSchema" xmlns:p="http://schemas.microsoft.com/office/2006/metadata/properties" xmlns:ns1="http://schemas.microsoft.com/sharepoint/v3" xmlns:ns2="205fb48b-0bff-4218-9101-3498265bda4c" targetNamespace="http://schemas.microsoft.com/office/2006/metadata/properties" ma:root="true" ma:fieldsID="3246d33cd68d435d5d9fa02021736d76" ns1:_="" ns2:_="">
    <xsd:import namespace="http://schemas.microsoft.com/sharepoint/v3"/>
    <xsd:import namespace="205fb48b-0bff-4218-9101-3498265bda4c"/>
    <xsd:element name="properties">
      <xsd:complexType>
        <xsd:sequence>
          <xsd:element name="documentManagement">
            <xsd:complexType>
              <xsd:all>
                <xsd:element ref="ns2:Objet" minOccurs="0"/>
                <xsd:element ref="ns2:Categorie" minOccurs="0"/>
                <xsd:element ref="ns2:Perimetre" minOccurs="0"/>
                <xsd:element ref="ns2:MotsCles" minOccurs="0"/>
                <xsd:element ref="ns2:DatedePublication" minOccurs="0"/>
                <xsd:element ref="ns1:PublishingStartDate" minOccurs="0"/>
                <xsd:element ref="ns1:PublishingExpirationDate" minOccurs="0"/>
                <xsd:element ref="ns2:Ordre" minOccurs="0"/>
                <xsd:element ref="ns2:Theme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9"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5fb48b-0bff-4218-9101-3498265bda4c" elementFormDefault="qualified">
    <xsd:import namespace="http://schemas.microsoft.com/office/2006/documentManagement/types"/>
    <xsd:import namespace="http://schemas.microsoft.com/office/infopath/2007/PartnerControls"/>
    <xsd:element name="Objet" ma:index="2" nillable="true" ma:displayName="Objet" ma:internalName="Objet">
      <xsd:simpleType>
        <xsd:restriction base="dms:Note">
          <xsd:maxLength value="255"/>
        </xsd:restriction>
      </xsd:simpleType>
    </xsd:element>
    <xsd:element name="Categorie" ma:index="3" nillable="true" ma:displayName="Catégorie." ma:list="{71c8238a-e78f-4917-89e5-943777af0ab6}" ma:internalName="Categorie" ma:showField="Title">
      <xsd:simpleType>
        <xsd:restriction base="dms:Lookup"/>
      </xsd:simpleType>
    </xsd:element>
    <xsd:element name="Perimetre" ma:index="4" nillable="true" ma:displayName="Périmètre" ma:internalName="Perimetre">
      <xsd:simpleType>
        <xsd:restriction base="dms:Note">
          <xsd:maxLength value="255"/>
        </xsd:restriction>
      </xsd:simpleType>
    </xsd:element>
    <xsd:element name="MotsCles" ma:index="5" nillable="true" ma:displayName="Mots-Clés" ma:internalName="MotsCles">
      <xsd:simpleType>
        <xsd:restriction base="dms:Text">
          <xsd:maxLength value="255"/>
        </xsd:restriction>
      </xsd:simpleType>
    </xsd:element>
    <xsd:element name="DatedePublication" ma:index="6" nillable="true" ma:displayName="Date de Publication" ma:format="DateOnly" ma:internalName="DatedePublication">
      <xsd:simpleType>
        <xsd:restriction base="dms:DateTime"/>
      </xsd:simpleType>
    </xsd:element>
    <xsd:element name="Ordre" ma:index="15" nillable="true" ma:displayName="Ordre d'affichage" ma:internalName="Ordre" ma:percentage="FALSE">
      <xsd:simpleType>
        <xsd:restriction base="dms:Number"/>
      </xsd:simpleType>
    </xsd:element>
    <xsd:element name="Theme0" ma:index="16" nillable="true" ma:displayName="Thème." ma:description="Utilisé pour les documents de type modèles/exemples" ma:indexed="true" ma:list="{7db774d2-82bd-49cd-8226-c6b5758a1149}" ma:internalName="Theme0"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Categorie xmlns="205fb48b-0bff-4218-9101-3498265bda4c">5</Categorie>
    <DatedePublication xmlns="205fb48b-0bff-4218-9101-3498265bda4c">2013-09-05T22:00:00+00:00</DatedePublication>
    <Ordre xmlns="205fb48b-0bff-4218-9101-3498265bda4c" xsi:nil="true"/>
    <MotsCles xmlns="205fb48b-0bff-4218-9101-3498265bda4c">Modèle; Acte contractuel; confidentialité; prestataires; 6.2.3</MotsCles>
    <Perimetre xmlns="205fb48b-0bff-4218-9101-3498265bda4c">Document modèle pouvant être utilisé par tous les organismes de l'Assurance Maladie.
</Perimetre>
    <PublishingExpirationDate xmlns="http://schemas.microsoft.com/sharepoint/v3" xsi:nil="true"/>
    <Objet xmlns="205fb48b-0bff-4218-9101-3498265bda4c">Document transféré depuis medi@m. 
Document en lien avec la mesure [6.2.3 - A1] du Plan d'action national SSI 2018</Objet>
    <PublishingStartDate xmlns="http://schemas.microsoft.com/sharepoint/v3" xsi:nil="true"/>
    <Theme0 xmlns="205fb48b-0bff-4218-9101-3498265bda4c">2</Theme0>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6F844F-D117-4270-90C9-76DE217409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05fb48b-0bff-4218-9101-3498265bda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CEB933-CE0D-402E-AB3A-2494E47DF616}">
  <ds:schemaRefs>
    <ds:schemaRef ds:uri="http://schemas.microsoft.com/office/2006/metadata/longProperties"/>
  </ds:schemaRefs>
</ds:datastoreItem>
</file>

<file path=customXml/itemProps3.xml><?xml version="1.0" encoding="utf-8"?>
<ds:datastoreItem xmlns:ds="http://schemas.openxmlformats.org/officeDocument/2006/customXml" ds:itemID="{93259EEE-0240-4EFF-ADE0-22A10438DC62}">
  <ds:schemaRefs>
    <ds:schemaRef ds:uri="http://schemas.microsoft.com/office/2006/metadata/properties"/>
    <ds:schemaRef ds:uri="http://schemas.microsoft.com/office/infopath/2007/PartnerControls"/>
    <ds:schemaRef ds:uri="205fb48b-0bff-4218-9101-3498265bda4c"/>
    <ds:schemaRef ds:uri="http://schemas.microsoft.com/sharepoint/v3"/>
  </ds:schemaRefs>
</ds:datastoreItem>
</file>

<file path=customXml/itemProps4.xml><?xml version="1.0" encoding="utf-8"?>
<ds:datastoreItem xmlns:ds="http://schemas.openxmlformats.org/officeDocument/2006/customXml" ds:itemID="{C21A91DF-50DF-4C68-96FB-E5693C4D0135}">
  <ds:schemaRefs>
    <ds:schemaRef ds:uri="http://schemas.microsoft.com/sharepoint/v3/contenttype/forms"/>
  </ds:schemaRefs>
</ds:datastoreItem>
</file>

<file path=customXml/itemProps5.xml><?xml version="1.0" encoding="utf-8"?>
<ds:datastoreItem xmlns:ds="http://schemas.openxmlformats.org/officeDocument/2006/customXml" ds:itemID="{3A241544-90CA-4FBA-B1C4-214F21E47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859</Words>
  <Characters>4729</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Modèle d'acte contractuel de confidentialité prestataires</vt:lpstr>
    </vt:vector>
  </TitlesOfParts>
  <Company>DFJ</Company>
  <LinksUpToDate>false</LinksUpToDate>
  <CharactersWithSpaces>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d'acte contractuel de confidentialité prestataires</dc:title>
  <dc:creator>MARECHAL Marie-Dominique, MDM</dc:creator>
  <cp:lastModifiedBy>BAKKOUCH ALISSON (CPAM MARNE)</cp:lastModifiedBy>
  <cp:revision>2</cp:revision>
  <cp:lastPrinted>2021-10-18T11:37:00Z</cp:lastPrinted>
  <dcterms:created xsi:type="dcterms:W3CDTF">2025-10-31T10:59:00Z</dcterms:created>
  <dcterms:modified xsi:type="dcterms:W3CDTF">2025-10-31T10:59:00Z</dcterms:modified>
</cp:coreProperties>
</file>